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Sam and his Trumpet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Sam lost his trumpet and he was upset. He told his mom the problem. Mom said, “ How did your trumpet get lost?”</w:t>
      </w:r>
    </w:p>
    <w:p w:rsidR="00000000" w:rsidDel="00000000" w:rsidP="00000000" w:rsidRDefault="00000000" w:rsidRPr="00000000" w14:paraId="00000004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“I insist that it was on the shelf,” said Sam. “I need it for band class!”</w:t>
      </w:r>
    </w:p>
    <w:p w:rsidR="00000000" w:rsidDel="00000000" w:rsidP="00000000" w:rsidRDefault="00000000" w:rsidRPr="00000000" w14:paraId="00000005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“Do not get frantic. We will look for it,” said Mom. All of a sudden Jill came in and did ask why he was upset.</w:t>
      </w:r>
    </w:p>
    <w:p w:rsidR="00000000" w:rsidDel="00000000" w:rsidP="00000000" w:rsidRDefault="00000000" w:rsidRPr="00000000" w14:paraId="00000006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“Do you have my trumpet?” </w:t>
      </w:r>
      <w:ins w:author="Maureen Vergato" w:id="0" w:date="2022-05-23T12:56:18Z">
        <w:r w:rsidDel="00000000" w:rsidR="00000000" w:rsidRPr="00000000">
          <w:rPr>
            <w:b w:val="1"/>
            <w:sz w:val="36"/>
            <w:szCs w:val="36"/>
            <w:rtl w:val="0"/>
          </w:rPr>
          <w:t xml:space="preserve">Sam</w:t>
        </w:r>
      </w:ins>
      <w:r w:rsidDel="00000000" w:rsidR="00000000" w:rsidRPr="00000000">
        <w:rPr>
          <w:b w:val="1"/>
          <w:sz w:val="36"/>
          <w:szCs w:val="36"/>
          <w:rtl w:val="0"/>
        </w:rPr>
        <w:t xml:space="preserve"> did say.</w:t>
      </w:r>
    </w:p>
    <w:p w:rsidR="00000000" w:rsidDel="00000000" w:rsidP="00000000" w:rsidRDefault="00000000" w:rsidRPr="00000000" w14:paraId="00000007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Yes,” said Jill. I admit it. I have the trumpet. It is in the den. I want a trumpet.” said Jill.</w:t>
      </w:r>
    </w:p>
    <w:p w:rsidR="00000000" w:rsidDel="00000000" w:rsidP="00000000" w:rsidRDefault="00000000" w:rsidRPr="00000000" w14:paraId="00000008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“Jill,” said Mom. You must get the trumpet for </w:t>
      </w:r>
      <w:ins w:author="Maureen Vergato" w:id="1" w:date="2022-05-23T12:56:34Z">
        <w:r w:rsidDel="00000000" w:rsidR="00000000" w:rsidRPr="00000000">
          <w:rPr>
            <w:b w:val="1"/>
            <w:sz w:val="36"/>
            <w:szCs w:val="36"/>
            <w:rtl w:val="0"/>
          </w:rPr>
          <w:t xml:space="preserve">Sam</w:t>
        </w:r>
      </w:ins>
      <w:r w:rsidDel="00000000" w:rsidR="00000000" w:rsidRPr="00000000">
        <w:rPr>
          <w:b w:val="1"/>
          <w:sz w:val="36"/>
          <w:szCs w:val="36"/>
          <w:rtl w:val="0"/>
        </w:rPr>
        <w:t xml:space="preserve">. He has band class.” Jill was sad but did get the trumpet for </w:t>
      </w:r>
      <w:ins w:author="Maureen Vergato" w:id="2" w:date="2022-05-23T12:56:47Z">
        <w:r w:rsidDel="00000000" w:rsidR="00000000" w:rsidRPr="00000000">
          <w:rPr>
            <w:b w:val="1"/>
            <w:sz w:val="36"/>
            <w:szCs w:val="36"/>
            <w:rtl w:val="0"/>
          </w:rPr>
          <w:t xml:space="preserve">Sam</w:t>
        </w:r>
      </w:ins>
      <w:r w:rsidDel="00000000" w:rsidR="00000000" w:rsidRPr="00000000">
        <w:rPr>
          <w:b w:val="1"/>
          <w:sz w:val="36"/>
          <w:szCs w:val="36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“Thank you Jill,” said </w:t>
      </w:r>
      <w:ins w:author="Maureen Vergato" w:id="3" w:date="2022-05-23T12:56:55Z">
        <w:r w:rsidDel="00000000" w:rsidR="00000000" w:rsidRPr="00000000">
          <w:rPr>
            <w:b w:val="1"/>
            <w:sz w:val="36"/>
            <w:szCs w:val="36"/>
            <w:rtl w:val="0"/>
          </w:rPr>
          <w:t xml:space="preserve">Sam</w:t>
        </w:r>
      </w:ins>
      <w:r w:rsidDel="00000000" w:rsidR="00000000" w:rsidRPr="00000000">
        <w:rPr>
          <w:b w:val="1"/>
          <w:sz w:val="36"/>
          <w:szCs w:val="36"/>
          <w:rtl w:val="0"/>
        </w:rPr>
        <w:t xml:space="preserve">. “I will let you play it after band class.”</w:t>
      </w:r>
    </w:p>
    <w:p w:rsidR="00000000" w:rsidDel="00000000" w:rsidP="00000000" w:rsidRDefault="00000000" w:rsidRPr="00000000" w14:paraId="0000000A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Jill was glad and gave </w:t>
      </w:r>
      <w:ins w:author="Maureen Vergato" w:id="4" w:date="2022-05-23T12:57:05Z">
        <w:r w:rsidDel="00000000" w:rsidR="00000000" w:rsidRPr="00000000">
          <w:rPr>
            <w:b w:val="1"/>
            <w:sz w:val="36"/>
            <w:szCs w:val="36"/>
            <w:rtl w:val="0"/>
          </w:rPr>
          <w:t xml:space="preserve">Sam</w:t>
        </w:r>
      </w:ins>
      <w:r w:rsidDel="00000000" w:rsidR="00000000" w:rsidRPr="00000000">
        <w:rPr>
          <w:b w:val="1"/>
          <w:sz w:val="36"/>
          <w:szCs w:val="36"/>
          <w:rtl w:val="0"/>
        </w:rPr>
        <w:t xml:space="preserve"> a big hug.</w:t>
      </w:r>
    </w:p>
    <w:p w:rsidR="00000000" w:rsidDel="00000000" w:rsidP="00000000" w:rsidRDefault="00000000" w:rsidRPr="00000000" w14:paraId="0000000B">
      <w:pPr>
        <w:pageBreakBefore w:val="0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